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C83904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8705E6">
              <w:t>release</w:t>
            </w:r>
            <w:r w:rsidR="00155186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F0203B6" w:rsidR="00357C5E" w:rsidRDefault="00155186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LOA2</w:t>
            </w:r>
            <w:r w:rsidR="00D52DB2">
              <w:t>05</w:t>
            </w:r>
          </w:p>
        </w:tc>
        <w:tc>
          <w:tcPr>
            <w:tcW w:w="6327" w:type="dxa"/>
          </w:tcPr>
          <w:p w14:paraId="3AE55F2B" w14:textId="71AAFF51" w:rsidR="00357C5E" w:rsidRDefault="00814EB0" w:rsidP="00357C5E">
            <w:pPr>
              <w:pStyle w:val="SIComponentTitle"/>
            </w:pPr>
            <w:r w:rsidRPr="00814EB0">
              <w:t>Bag carcase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0D0D2B8" w14:textId="77777777" w:rsidR="00814EB0" w:rsidRPr="00814EB0" w:rsidRDefault="00814EB0" w:rsidP="00814EB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14EB0">
              <w:rPr>
                <w:rStyle w:val="SITempText-Green"/>
                <w:color w:val="000000" w:themeColor="text1"/>
                <w:sz w:val="20"/>
              </w:rPr>
              <w:t>This unit describes the skills and knowledge required to bag carcases in a chiller.</w:t>
            </w:r>
          </w:p>
          <w:p w14:paraId="56E59D59" w14:textId="01662B3A" w:rsidR="00814EB0" w:rsidRPr="00814EB0" w:rsidRDefault="00155186" w:rsidP="00814EB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95A84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201F7D">
              <w:rPr>
                <w:rStyle w:val="SITempText-Green"/>
                <w:color w:val="000000" w:themeColor="text1"/>
                <w:sz w:val="20"/>
              </w:rPr>
              <w:t xml:space="preserve">applies </w:t>
            </w:r>
            <w:r w:rsidRPr="00C95A84">
              <w:rPr>
                <w:rStyle w:val="SITempText-Green"/>
                <w:color w:val="000000" w:themeColor="text1"/>
                <w:sz w:val="20"/>
              </w:rPr>
              <w:t>to individuals who work under general supervision</w:t>
            </w:r>
            <w:r w:rsidRPr="00D264C4" w:rsidDel="008C76E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to </w:t>
            </w:r>
            <w:r w:rsidR="00814EB0" w:rsidRPr="00814EB0">
              <w:rPr>
                <w:rStyle w:val="SITempText-Green"/>
                <w:color w:val="000000" w:themeColor="text1"/>
                <w:sz w:val="20"/>
              </w:rPr>
              <w:t>bag carcases</w:t>
            </w:r>
            <w:r w:rsidR="0038187B">
              <w:rPr>
                <w:rStyle w:val="SITempText-Green"/>
                <w:color w:val="000000" w:themeColor="text1"/>
                <w:sz w:val="20"/>
              </w:rPr>
              <w:t>,</w:t>
            </w:r>
            <w:r w:rsidR="00814EB0" w:rsidRPr="00814EB0">
              <w:rPr>
                <w:rStyle w:val="SITempText-Green"/>
                <w:color w:val="000000" w:themeColor="text1"/>
                <w:sz w:val="20"/>
              </w:rPr>
              <w:t xml:space="preserve"> usually in meat processing </w:t>
            </w:r>
            <w:r w:rsidR="00431512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431512" w:rsidRPr="00814EB0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814EB0" w:rsidRPr="00814EB0">
              <w:rPr>
                <w:rStyle w:val="SITempText-Green"/>
                <w:color w:val="000000" w:themeColor="text1"/>
                <w:sz w:val="20"/>
              </w:rPr>
              <w:t>prior to loadout or freezing.</w:t>
            </w:r>
          </w:p>
          <w:p w14:paraId="679E37D6" w14:textId="0D48992D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01F7D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71DB4418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E29DA69" w:rsidR="00052C5C" w:rsidRDefault="00052C5C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DC1564">
        <w:trPr>
          <w:trHeight w:val="406"/>
        </w:trPr>
        <w:tc>
          <w:tcPr>
            <w:tcW w:w="2689" w:type="dxa"/>
          </w:tcPr>
          <w:p w14:paraId="200766C1" w14:textId="74E62EA9" w:rsidR="00715042" w:rsidRPr="00715042" w:rsidRDefault="00D9385D" w:rsidP="00DC156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6AD52A2" w:rsidR="00BE46B2" w:rsidRDefault="00155186" w:rsidP="00BE46B2">
            <w:pPr>
              <w:pStyle w:val="SIText"/>
            </w:pPr>
            <w:r>
              <w:t>Loadout Product (LOA)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55186" w14:paraId="5F70C00D" w14:textId="77777777" w:rsidTr="00DC1564">
        <w:tc>
          <w:tcPr>
            <w:tcW w:w="2689" w:type="dxa"/>
          </w:tcPr>
          <w:p w14:paraId="5F9263CA" w14:textId="2D83DF17" w:rsidR="00155186" w:rsidRPr="00FC7269" w:rsidRDefault="00155186" w:rsidP="00DC1564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371234F8" w14:textId="2334BBF5" w:rsidR="00155186" w:rsidRPr="008C76E9" w:rsidRDefault="00155186" w:rsidP="00155186">
            <w:pPr>
              <w:pStyle w:val="SIText"/>
            </w:pPr>
            <w:r>
              <w:t xml:space="preserve">1.1 Identify work instructions </w:t>
            </w:r>
            <w:r w:rsidRPr="008C76E9">
              <w:t xml:space="preserve">for </w:t>
            </w:r>
            <w:r>
              <w:t>bagging carcases</w:t>
            </w:r>
            <w:r w:rsidR="0038187B">
              <w:t>,</w:t>
            </w:r>
            <w:r w:rsidRPr="008C76E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8C76E9">
              <w:t>and clarify where required</w:t>
            </w:r>
          </w:p>
          <w:p w14:paraId="5086F019" w14:textId="0DD6C3EF" w:rsidR="00155186" w:rsidRPr="008C76E9" w:rsidRDefault="00155186" w:rsidP="00155186">
            <w:pPr>
              <w:pStyle w:val="SIText"/>
            </w:pPr>
            <w:r w:rsidRPr="008C76E9">
              <w:t>1.2 Identify workplace health and safety requirements for task, including personal protective equipment</w:t>
            </w:r>
          </w:p>
          <w:p w14:paraId="63B5DF66" w14:textId="5D29C95F" w:rsidR="00155186" w:rsidRPr="008C76E9" w:rsidRDefault="00155186" w:rsidP="00155186">
            <w:pPr>
              <w:pStyle w:val="SIText"/>
            </w:pPr>
            <w:r w:rsidRPr="008C76E9">
              <w:t xml:space="preserve">1.3 Identify safety hazards associated with </w:t>
            </w:r>
            <w:r>
              <w:t>bagging carcases</w:t>
            </w:r>
            <w:r w:rsidRPr="008C76E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8C76E9">
              <w:t xml:space="preserve">and </w:t>
            </w:r>
            <w:r>
              <w:t xml:space="preserve">working in chillers, and </w:t>
            </w:r>
            <w:r w:rsidRPr="008C76E9">
              <w:t xml:space="preserve">control associated risks </w:t>
            </w:r>
          </w:p>
          <w:p w14:paraId="0E0B3805" w14:textId="7374AE75" w:rsidR="00155186" w:rsidRPr="00FC7269" w:rsidRDefault="00155186" w:rsidP="00DC1564">
            <w:pPr>
              <w:pStyle w:val="SIText"/>
            </w:pPr>
            <w:r w:rsidRPr="008C76E9">
              <w:t>1.4 Identify potential sources of contamination and</w:t>
            </w:r>
            <w:r>
              <w:t xml:space="preserve"> cross-contamination</w:t>
            </w:r>
          </w:p>
        </w:tc>
      </w:tr>
      <w:tr w:rsidR="00155186" w14:paraId="1915290A" w14:textId="77777777" w:rsidTr="00DC1564">
        <w:tc>
          <w:tcPr>
            <w:tcW w:w="2689" w:type="dxa"/>
          </w:tcPr>
          <w:p w14:paraId="4CA92DE3" w14:textId="3D98F61E" w:rsidR="00155186" w:rsidRDefault="00155186" w:rsidP="00155186">
            <w:pPr>
              <w:pStyle w:val="SIText"/>
            </w:pPr>
            <w:r>
              <w:t>2. Prepare bagging materials</w:t>
            </w:r>
          </w:p>
        </w:tc>
        <w:tc>
          <w:tcPr>
            <w:tcW w:w="6327" w:type="dxa"/>
          </w:tcPr>
          <w:p w14:paraId="78521A5F" w14:textId="3026A5F4" w:rsidR="00155186" w:rsidRDefault="00155186" w:rsidP="00155186">
            <w:pPr>
              <w:pStyle w:val="SIText"/>
            </w:pPr>
            <w:r>
              <w:t>2.1 Check bagging consumables prior to the start of the shift to ensure an adequate supply</w:t>
            </w:r>
          </w:p>
          <w:p w14:paraId="00CAB0BE" w14:textId="55B95F4D" w:rsidR="00155186" w:rsidRDefault="00155186" w:rsidP="00155186">
            <w:pPr>
              <w:pStyle w:val="SIText"/>
            </w:pPr>
            <w:r>
              <w:t>2.2 Check brands or stamps</w:t>
            </w:r>
          </w:p>
          <w:p w14:paraId="11523057" w14:textId="4389E8C3" w:rsidR="00155186" w:rsidRDefault="00155186" w:rsidP="00155186">
            <w:pPr>
              <w:pStyle w:val="SIText"/>
            </w:pPr>
            <w:r>
              <w:t>2.3 Check supply of labels</w:t>
            </w:r>
          </w:p>
        </w:tc>
      </w:tr>
      <w:tr w:rsidR="00155186" w14:paraId="5D247363" w14:textId="77777777" w:rsidTr="00DC1564">
        <w:tc>
          <w:tcPr>
            <w:tcW w:w="2689" w:type="dxa"/>
          </w:tcPr>
          <w:p w14:paraId="1B8C8740" w14:textId="24D91758" w:rsidR="00155186" w:rsidRDefault="00155186" w:rsidP="00155186">
            <w:pPr>
              <w:pStyle w:val="SIText"/>
            </w:pPr>
            <w:r>
              <w:t>3. Place bags on carcases</w:t>
            </w:r>
          </w:p>
        </w:tc>
        <w:tc>
          <w:tcPr>
            <w:tcW w:w="6327" w:type="dxa"/>
          </w:tcPr>
          <w:p w14:paraId="2A5C0D4C" w14:textId="75671325" w:rsidR="00B1079D" w:rsidRDefault="00B1079D" w:rsidP="00B1079D">
            <w:pPr>
              <w:pStyle w:val="SIText"/>
            </w:pPr>
            <w:r>
              <w:t>3.1 Stamp and label carcases following workplace requirements</w:t>
            </w:r>
          </w:p>
          <w:p w14:paraId="7D0FF1F7" w14:textId="2E8E2810" w:rsidR="00155186" w:rsidRDefault="00155186" w:rsidP="00155186">
            <w:pPr>
              <w:pStyle w:val="SIText"/>
            </w:pPr>
            <w:r>
              <w:t>3.</w:t>
            </w:r>
            <w:r w:rsidR="00B1079D">
              <w:t xml:space="preserve">2 </w:t>
            </w:r>
            <w:r>
              <w:t>Bag carcase following workplace requirements</w:t>
            </w:r>
            <w:r w:rsidR="0038187B">
              <w:t>,</w:t>
            </w:r>
            <w:r>
              <w:t xml:space="preserve"> including hygiene and health and safety requirements</w:t>
            </w:r>
          </w:p>
          <w:p w14:paraId="792D6263" w14:textId="46E49DBE" w:rsidR="00155186" w:rsidRDefault="00155186" w:rsidP="00155186">
            <w:pPr>
              <w:pStyle w:val="SIText"/>
            </w:pPr>
            <w:r>
              <w:lastRenderedPageBreak/>
              <w:t>3.3 Move carcases on rails in chillers, freezers and loadout areas following workplace, hygiene and workplace health and safety requirements</w:t>
            </w:r>
          </w:p>
        </w:tc>
      </w:tr>
    </w:tbl>
    <w:p w14:paraId="5EAFEA83" w14:textId="77777777" w:rsidR="0052190D" w:rsidRDefault="0052190D" w:rsidP="0052190D">
      <w:pPr>
        <w:rPr>
          <w:ins w:id="0" w:author="Jenni Oldfield" w:date="2025-11-12T11:24:00Z" w16du:dateUtc="2025-11-12T00:24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52190D" w:rsidRPr="00C32CE5" w:rsidDel="00282885" w14:paraId="4AD4E2E1" w14:textId="17355EF5" w:rsidTr="0020652E">
        <w:trPr>
          <w:ins w:id="1" w:author="Jenni Oldfield" w:date="2025-11-12T11:24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4969B" w14:textId="026209E7" w:rsidR="0052190D" w:rsidRPr="00C32CE5" w:rsidDel="00282885" w:rsidRDefault="0052190D" w:rsidP="0020652E">
            <w:pPr>
              <w:spacing w:after="160" w:line="259" w:lineRule="auto"/>
              <w:rPr>
                <w:ins w:id="2" w:author="Jenni Oldfield" w:date="2025-11-12T11:24:00Z" w16du:dateUtc="2025-11-12T00:24:00Z"/>
                <w:moveFrom w:id="3" w:author="Lucinda O'Brien" w:date="2025-11-13T10:26:00Z" w16du:dateUtc="2025-11-12T23:26:00Z"/>
                <w:b/>
              </w:rPr>
            </w:pPr>
            <w:moveFromRangeStart w:id="4" w:author="Lucinda O'Brien" w:date="2025-11-13T10:26:00Z" w:name="move213922017"/>
            <w:moveFrom w:id="5" w:author="Lucinda O'Brien" w:date="2025-11-13T10:26:00Z" w16du:dateUtc="2025-11-12T23:26:00Z">
              <w:ins w:id="6" w:author="Jenni Oldfield" w:date="2025-11-12T11:24:00Z" w16du:dateUtc="2025-11-12T00:24:00Z">
                <w:r w:rsidRPr="00C32CE5" w:rsidDel="00282885">
                  <w:rPr>
                    <w:b/>
                  </w:rPr>
                  <w:t xml:space="preserve">Range </w:t>
                </w:r>
                <w:r w:rsidDel="00282885">
                  <w:rPr>
                    <w:b/>
                  </w:rPr>
                  <w:t>o</w:t>
                </w:r>
                <w:r w:rsidRPr="00C32CE5" w:rsidDel="00282885">
                  <w:rPr>
                    <w:b/>
                  </w:rPr>
                  <w:t>f Conditions</w:t>
                </w:r>
              </w:ins>
            </w:moveFrom>
          </w:p>
          <w:p w14:paraId="19D28B2F" w14:textId="4A382220" w:rsidR="0052190D" w:rsidRPr="002D6693" w:rsidDel="00282885" w:rsidRDefault="0052190D" w:rsidP="0020652E">
            <w:pPr>
              <w:pStyle w:val="SIText-Italics"/>
              <w:rPr>
                <w:ins w:id="7" w:author="Jenni Oldfield" w:date="2025-11-12T11:24:00Z" w16du:dateUtc="2025-11-12T00:24:00Z"/>
                <w:moveFrom w:id="8" w:author="Lucinda O'Brien" w:date="2025-11-13T10:26:00Z" w16du:dateUtc="2025-11-12T23:26:00Z"/>
              </w:rPr>
            </w:pPr>
            <w:moveFrom w:id="9" w:author="Lucinda O'Brien" w:date="2025-11-13T10:26:00Z" w16du:dateUtc="2025-11-12T23:26:00Z">
              <w:ins w:id="10" w:author="Jenni Oldfield" w:date="2025-11-12T11:24:00Z" w16du:dateUtc="2025-11-12T00:24:00Z">
                <w:r w:rsidRPr="002D6693" w:rsidDel="00282885">
                  <w:t xml:space="preserve">This section specifies different work environments and conditions </w:t>
                </w:r>
                <w:r w:rsidDel="00282885">
                  <w:t>in which the task may be performed</w:t>
                </w:r>
                <w:r w:rsidRPr="002D6693" w:rsidDel="00282885">
                  <w:t xml:space="preserve">. </w:t>
                </w:r>
              </w:ins>
            </w:moveFrom>
          </w:p>
          <w:p w14:paraId="3D323981" w14:textId="5A695D83" w:rsidR="0052190D" w:rsidRPr="00C32CE5" w:rsidDel="00282885" w:rsidRDefault="0052190D" w:rsidP="0020652E">
            <w:pPr>
              <w:pStyle w:val="SIText-Italics"/>
              <w:rPr>
                <w:ins w:id="11" w:author="Jenni Oldfield" w:date="2025-11-12T11:24:00Z" w16du:dateUtc="2025-11-12T00:24:00Z"/>
                <w:moveFrom w:id="12" w:author="Lucinda O'Brien" w:date="2025-11-13T10:26:00Z" w16du:dateUtc="2025-11-12T23:26:00Z"/>
              </w:rPr>
            </w:pPr>
            <w:moveFrom w:id="13" w:author="Lucinda O'Brien" w:date="2025-11-13T10:26:00Z" w16du:dateUtc="2025-11-12T23:26:00Z">
              <w:ins w:id="14" w:author="Jenni Oldfield" w:date="2025-11-12T11:24:00Z" w16du:dateUtc="2025-11-12T00:24:00Z">
                <w:r w:rsidRPr="002D6693" w:rsidDel="00282885">
                  <w:t xml:space="preserve">This unit must be delivered in one of the following </w:t>
                </w:r>
                <w:r w:rsidDel="00282885">
                  <w:t>registered meat processing wor</w:t>
                </w:r>
                <w:r w:rsidRPr="002D6693" w:rsidDel="00282885">
                  <w:t>k environments.</w:t>
                </w:r>
              </w:ins>
            </w:moveFrom>
          </w:p>
        </w:tc>
      </w:tr>
      <w:tr w:rsidR="0052190D" w:rsidRPr="00C32CE5" w:rsidDel="00282885" w14:paraId="47565FAB" w14:textId="58BAB293" w:rsidTr="0020652E">
        <w:trPr>
          <w:ins w:id="15" w:author="Jenni Oldfield" w:date="2025-11-12T11:24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0A37C" w14:textId="139CEA8A" w:rsidR="0052190D" w:rsidRPr="00C32CE5" w:rsidDel="00282885" w:rsidRDefault="0052190D" w:rsidP="0020652E">
            <w:pPr>
              <w:pStyle w:val="SIText"/>
              <w:rPr>
                <w:ins w:id="16" w:author="Jenni Oldfield" w:date="2025-11-12T11:24:00Z" w16du:dateUtc="2025-11-12T00:24:00Z"/>
                <w:moveFrom w:id="17" w:author="Lucinda O'Brien" w:date="2025-11-13T10:26:00Z" w16du:dateUtc="2025-11-12T23:26:00Z"/>
              </w:rPr>
            </w:pPr>
            <w:moveFrom w:id="18" w:author="Lucinda O'Brien" w:date="2025-11-13T10:26:00Z" w16du:dateUtc="2025-11-12T23:26:00Z">
              <w:ins w:id="19" w:author="Jenni Oldfield" w:date="2025-11-12T11:24:00Z" w16du:dateUtc="2025-11-12T00:24:00Z">
                <w:r w:rsidRPr="00C32CE5" w:rsidDel="00282885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CAC67" w14:textId="40861EFF" w:rsidR="0052190D" w:rsidRPr="00C32CE5" w:rsidDel="00282885" w:rsidRDefault="0052190D" w:rsidP="0020652E">
            <w:pPr>
              <w:pStyle w:val="SIBulletList1"/>
              <w:rPr>
                <w:ins w:id="20" w:author="Jenni Oldfield" w:date="2025-11-12T11:24:00Z" w16du:dateUtc="2025-11-12T00:24:00Z"/>
                <w:moveFrom w:id="21" w:author="Lucinda O'Brien" w:date="2025-11-13T10:26:00Z" w16du:dateUtc="2025-11-12T23:26:00Z"/>
              </w:rPr>
            </w:pPr>
            <w:moveFrom w:id="22" w:author="Lucinda O'Brien" w:date="2025-11-13T10:26:00Z" w16du:dateUtc="2025-11-12T23:26:00Z">
              <w:ins w:id="23" w:author="Jenni Oldfield" w:date="2025-11-12T11:24:00Z" w16du:dateUtc="2025-11-12T00:24:00Z">
                <w:r w:rsidRPr="00C32CE5" w:rsidDel="00282885">
                  <w:t xml:space="preserve">operating fewer than four days a week with a small throughput for one or more, small or large, species, or </w:t>
                </w:r>
              </w:ins>
            </w:moveFrom>
          </w:p>
          <w:p w14:paraId="174EDBE3" w14:textId="22C41DDF" w:rsidR="0052190D" w:rsidRPr="00C32CE5" w:rsidDel="00282885" w:rsidRDefault="0052190D" w:rsidP="0020652E">
            <w:pPr>
              <w:pStyle w:val="SIBulletList1"/>
              <w:rPr>
                <w:ins w:id="24" w:author="Jenni Oldfield" w:date="2025-11-12T11:24:00Z" w16du:dateUtc="2025-11-12T00:24:00Z"/>
                <w:moveFrom w:id="25" w:author="Lucinda O'Brien" w:date="2025-11-13T10:26:00Z" w16du:dateUtc="2025-11-12T23:26:00Z"/>
                <w:i/>
              </w:rPr>
            </w:pPr>
            <w:moveFrom w:id="26" w:author="Lucinda O'Brien" w:date="2025-11-13T10:26:00Z" w16du:dateUtc="2025-11-12T23:26:00Z">
              <w:ins w:id="27" w:author="Jenni Oldfield" w:date="2025-11-12T11:24:00Z" w16du:dateUtc="2025-11-12T00:24:00Z">
                <w:r w:rsidRPr="00C32CE5" w:rsidDel="00282885">
                  <w:t>employing fewer than four workers on the processing floor</w:t>
                </w:r>
              </w:ins>
            </w:moveFrom>
          </w:p>
        </w:tc>
      </w:tr>
      <w:tr w:rsidR="0052190D" w:rsidRPr="00C32CE5" w:rsidDel="00282885" w14:paraId="0E44D039" w14:textId="637F7647" w:rsidTr="0020652E">
        <w:trPr>
          <w:ins w:id="28" w:author="Jenni Oldfield" w:date="2025-11-12T11:24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0F28B" w14:textId="76018ED5" w:rsidR="0052190D" w:rsidRPr="00C32CE5" w:rsidDel="00282885" w:rsidRDefault="0052190D" w:rsidP="0020652E">
            <w:pPr>
              <w:pStyle w:val="SIText"/>
              <w:rPr>
                <w:ins w:id="29" w:author="Jenni Oldfield" w:date="2025-11-12T11:24:00Z" w16du:dateUtc="2025-11-12T00:24:00Z"/>
                <w:moveFrom w:id="30" w:author="Lucinda O'Brien" w:date="2025-11-13T10:26:00Z" w16du:dateUtc="2025-11-12T23:26:00Z"/>
              </w:rPr>
            </w:pPr>
            <w:moveFrom w:id="31" w:author="Lucinda O'Brien" w:date="2025-11-13T10:26:00Z" w16du:dateUtc="2025-11-12T23:26:00Z">
              <w:ins w:id="32" w:author="Jenni Oldfield" w:date="2025-11-12T11:24:00Z" w16du:dateUtc="2025-11-12T00:24:00Z">
                <w:r w:rsidRPr="00C32CE5" w:rsidDel="00282885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5AD04" w14:textId="6536D95C" w:rsidR="0052190D" w:rsidRPr="00C32CE5" w:rsidDel="00282885" w:rsidRDefault="0052190D" w:rsidP="0020652E">
            <w:pPr>
              <w:pStyle w:val="SIBulletList1"/>
              <w:rPr>
                <w:ins w:id="33" w:author="Jenni Oldfield" w:date="2025-11-12T11:24:00Z" w16du:dateUtc="2025-11-12T00:24:00Z"/>
                <w:moveFrom w:id="34" w:author="Lucinda O'Brien" w:date="2025-11-13T10:26:00Z" w16du:dateUtc="2025-11-12T23:26:00Z"/>
              </w:rPr>
            </w:pPr>
            <w:moveFrom w:id="35" w:author="Lucinda O'Brien" w:date="2025-11-13T10:26:00Z" w16du:dateUtc="2025-11-12T23:26:00Z">
              <w:ins w:id="36" w:author="Jenni Oldfield" w:date="2025-11-12T11:24:00Z" w16du:dateUtc="2025-11-12T00:24:00Z">
                <w:r w:rsidRPr="00C32CE5" w:rsidDel="00282885">
                  <w:t xml:space="preserve">operating more than four days a week with a throughput for one or more, small or large, species, or </w:t>
                </w:r>
              </w:ins>
            </w:moveFrom>
          </w:p>
          <w:p w14:paraId="274B4939" w14:textId="46130A50" w:rsidR="0052190D" w:rsidRPr="00C32CE5" w:rsidDel="00282885" w:rsidRDefault="0052190D" w:rsidP="0020652E">
            <w:pPr>
              <w:pStyle w:val="SIBulletList1"/>
              <w:rPr>
                <w:ins w:id="37" w:author="Jenni Oldfield" w:date="2025-11-12T11:24:00Z" w16du:dateUtc="2025-11-12T00:24:00Z"/>
                <w:moveFrom w:id="38" w:author="Lucinda O'Brien" w:date="2025-11-13T10:26:00Z" w16du:dateUtc="2025-11-12T23:26:00Z"/>
              </w:rPr>
            </w:pPr>
            <w:moveFrom w:id="39" w:author="Lucinda O'Brien" w:date="2025-11-13T10:26:00Z" w16du:dateUtc="2025-11-12T23:26:00Z">
              <w:ins w:id="40" w:author="Jenni Oldfield" w:date="2025-11-12T11:24:00Z" w16du:dateUtc="2025-11-12T00:24:00Z">
                <w:r w:rsidRPr="00C32CE5" w:rsidDel="00282885">
                  <w:t>employing more than four workers on the processing floor</w:t>
                </w:r>
              </w:ins>
            </w:moveFrom>
          </w:p>
        </w:tc>
      </w:tr>
      <w:moveFromRangeEnd w:id="4"/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55186" w14:paraId="09B26D8C" w14:textId="77777777" w:rsidTr="000F31BE">
        <w:tc>
          <w:tcPr>
            <w:tcW w:w="2689" w:type="dxa"/>
          </w:tcPr>
          <w:p w14:paraId="1FBD352F" w14:textId="05490421" w:rsidR="00155186" w:rsidRPr="00042300" w:rsidRDefault="00155186" w:rsidP="00155186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D302B85" w:rsidR="00155186" w:rsidRPr="00042300" w:rsidRDefault="00155186" w:rsidP="00155186">
            <w:pPr>
              <w:pStyle w:val="SIBulletList1"/>
            </w:pPr>
            <w:r>
              <w:t>Interpret key elements of workplace instructions and specifications</w:t>
            </w:r>
          </w:p>
        </w:tc>
      </w:tr>
      <w:tr w:rsidR="00155186" w14:paraId="44C5474C" w14:textId="77777777" w:rsidTr="000F31BE">
        <w:tc>
          <w:tcPr>
            <w:tcW w:w="2689" w:type="dxa"/>
          </w:tcPr>
          <w:p w14:paraId="577F0A9B" w14:textId="1C027CBD" w:rsidR="00155186" w:rsidRPr="00042300" w:rsidRDefault="00155186" w:rsidP="00155186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67815F6" w14:textId="77777777" w:rsidR="00155186" w:rsidRDefault="00155186" w:rsidP="00155186">
            <w:pPr>
              <w:pStyle w:val="SIBulletList1"/>
            </w:pPr>
            <w:r>
              <w:t>Interact with team members to ensure flow of work is maintained</w:t>
            </w:r>
          </w:p>
          <w:p w14:paraId="3FC6B2C7" w14:textId="2F5F08CA" w:rsidR="00155186" w:rsidRPr="00042300" w:rsidRDefault="00155186" w:rsidP="00155186">
            <w:pPr>
              <w:pStyle w:val="SIBulletList1"/>
            </w:pPr>
            <w:r>
              <w:t>Ask questions to clarify instructions</w:t>
            </w:r>
          </w:p>
        </w:tc>
      </w:tr>
    </w:tbl>
    <w:p w14:paraId="0850A715" w14:textId="7B23F0B7" w:rsidR="00600188" w:rsidRDefault="00600188" w:rsidP="00F1749F">
      <w:pPr>
        <w:rPr>
          <w:ins w:id="41" w:author="Lucinda O'Brien" w:date="2025-11-13T10:26:00Z" w16du:dateUtc="2025-11-12T23:26:00Z"/>
        </w:rPr>
      </w:pPr>
    </w:p>
    <w:tbl>
      <w:tblPr>
        <w:tblStyle w:val="TableGrid"/>
        <w:tblpPr w:leftFromText="180" w:rightFromText="180" w:vertAnchor="text" w:horzAnchor="margin" w:tblpY="-44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282885" w:rsidRPr="00C32CE5" w14:paraId="756D825F" w14:textId="77777777" w:rsidTr="00282885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96C1E" w14:textId="77777777" w:rsidR="00282885" w:rsidRPr="00C32CE5" w:rsidRDefault="00282885" w:rsidP="00282885">
            <w:pPr>
              <w:spacing w:after="160" w:line="259" w:lineRule="auto"/>
              <w:rPr>
                <w:moveTo w:id="42" w:author="Lucinda O'Brien" w:date="2025-11-13T10:26:00Z" w16du:dateUtc="2025-11-12T23:26:00Z"/>
                <w:b/>
              </w:rPr>
            </w:pPr>
            <w:moveToRangeStart w:id="43" w:author="Lucinda O'Brien" w:date="2025-11-13T10:26:00Z" w:name="move213922017"/>
            <w:moveTo w:id="44" w:author="Lucinda O'Brien" w:date="2025-11-13T10:26:00Z" w16du:dateUtc="2025-11-12T23:26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34E58B13" w14:textId="77777777" w:rsidR="00282885" w:rsidRPr="002D6693" w:rsidRDefault="00282885" w:rsidP="00282885">
            <w:pPr>
              <w:pStyle w:val="SIText-Italics"/>
              <w:rPr>
                <w:moveTo w:id="45" w:author="Lucinda O'Brien" w:date="2025-11-13T10:26:00Z" w16du:dateUtc="2025-11-12T23:26:00Z"/>
              </w:rPr>
            </w:pPr>
            <w:moveTo w:id="46" w:author="Lucinda O'Brien" w:date="2025-11-13T10:26:00Z" w16du:dateUtc="2025-11-12T23:26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65151903" w14:textId="77777777" w:rsidR="00282885" w:rsidRPr="00C32CE5" w:rsidRDefault="00282885" w:rsidP="00282885">
            <w:pPr>
              <w:pStyle w:val="SIText-Italics"/>
              <w:rPr>
                <w:moveTo w:id="47" w:author="Lucinda O'Brien" w:date="2025-11-13T10:26:00Z" w16du:dateUtc="2025-11-12T23:26:00Z"/>
              </w:rPr>
            </w:pPr>
            <w:moveTo w:id="48" w:author="Lucinda O'Brien" w:date="2025-11-13T10:26:00Z" w16du:dateUtc="2025-11-12T23:26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282885" w:rsidRPr="00C32CE5" w14:paraId="2A1AB4AC" w14:textId="77777777" w:rsidTr="0028288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F6123" w14:textId="77777777" w:rsidR="00282885" w:rsidRPr="00C32CE5" w:rsidRDefault="00282885" w:rsidP="00282885">
            <w:pPr>
              <w:pStyle w:val="SIText"/>
              <w:rPr>
                <w:moveTo w:id="49" w:author="Lucinda O'Brien" w:date="2025-11-13T10:26:00Z" w16du:dateUtc="2025-11-12T23:26:00Z"/>
              </w:rPr>
            </w:pPr>
            <w:moveTo w:id="50" w:author="Lucinda O'Brien" w:date="2025-11-13T10:26:00Z" w16du:dateUtc="2025-11-12T23:26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E417A" w14:textId="77777777" w:rsidR="00282885" w:rsidRPr="00C32CE5" w:rsidRDefault="00282885" w:rsidP="00282885">
            <w:pPr>
              <w:pStyle w:val="SIBulletList1"/>
              <w:rPr>
                <w:moveTo w:id="51" w:author="Lucinda O'Brien" w:date="2025-11-13T10:26:00Z" w16du:dateUtc="2025-11-12T23:26:00Z"/>
              </w:rPr>
            </w:pPr>
            <w:moveTo w:id="52" w:author="Lucinda O'Brien" w:date="2025-11-13T10:26:00Z" w16du:dateUtc="2025-11-12T23:26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09129CEC" w14:textId="77777777" w:rsidR="00282885" w:rsidRPr="00C32CE5" w:rsidRDefault="00282885" w:rsidP="00282885">
            <w:pPr>
              <w:pStyle w:val="SIBulletList1"/>
              <w:rPr>
                <w:moveTo w:id="53" w:author="Lucinda O'Brien" w:date="2025-11-13T10:26:00Z" w16du:dateUtc="2025-11-12T23:26:00Z"/>
                <w:i/>
              </w:rPr>
            </w:pPr>
            <w:moveTo w:id="54" w:author="Lucinda O'Brien" w:date="2025-11-13T10:26:00Z" w16du:dateUtc="2025-11-12T23:26:00Z">
              <w:r w:rsidRPr="00C32CE5">
                <w:t>employing fewer than four workers on the processing floor</w:t>
              </w:r>
            </w:moveTo>
          </w:p>
        </w:tc>
      </w:tr>
      <w:tr w:rsidR="00282885" w:rsidRPr="00C32CE5" w14:paraId="206999B8" w14:textId="77777777" w:rsidTr="0028288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1E108" w14:textId="77777777" w:rsidR="00282885" w:rsidRPr="00C32CE5" w:rsidRDefault="00282885" w:rsidP="00282885">
            <w:pPr>
              <w:pStyle w:val="SIText"/>
              <w:rPr>
                <w:moveTo w:id="55" w:author="Lucinda O'Brien" w:date="2025-11-13T10:26:00Z" w16du:dateUtc="2025-11-12T23:26:00Z"/>
              </w:rPr>
            </w:pPr>
            <w:moveTo w:id="56" w:author="Lucinda O'Brien" w:date="2025-11-13T10:26:00Z" w16du:dateUtc="2025-11-12T23:26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2D2BD" w14:textId="77777777" w:rsidR="00282885" w:rsidRPr="00C32CE5" w:rsidRDefault="00282885" w:rsidP="00282885">
            <w:pPr>
              <w:pStyle w:val="SIBulletList1"/>
              <w:rPr>
                <w:moveTo w:id="57" w:author="Lucinda O'Brien" w:date="2025-11-13T10:26:00Z" w16du:dateUtc="2025-11-12T23:26:00Z"/>
              </w:rPr>
            </w:pPr>
            <w:moveTo w:id="58" w:author="Lucinda O'Brien" w:date="2025-11-13T10:26:00Z" w16du:dateUtc="2025-11-12T23:26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100B668B" w14:textId="77777777" w:rsidR="00282885" w:rsidRPr="00C32CE5" w:rsidRDefault="00282885" w:rsidP="00282885">
            <w:pPr>
              <w:pStyle w:val="SIBulletList1"/>
              <w:rPr>
                <w:moveTo w:id="59" w:author="Lucinda O'Brien" w:date="2025-11-13T10:26:00Z" w16du:dateUtc="2025-11-12T23:26:00Z"/>
              </w:rPr>
            </w:pPr>
            <w:moveTo w:id="60" w:author="Lucinda O'Brien" w:date="2025-11-13T10:26:00Z" w16du:dateUtc="2025-11-12T23:26:00Z">
              <w:r w:rsidRPr="00C32CE5">
                <w:t>employing more than four workers on the processing floor</w:t>
              </w:r>
            </w:moveTo>
          </w:p>
        </w:tc>
      </w:tr>
      <w:moveToRangeEnd w:id="43"/>
    </w:tbl>
    <w:p w14:paraId="32B09704" w14:textId="77777777" w:rsidR="00282885" w:rsidRDefault="0028288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B551A8F" w:rsidR="002B6FFD" w:rsidRDefault="00155186" w:rsidP="00B93720">
            <w:pPr>
              <w:pStyle w:val="SIText"/>
            </w:pPr>
            <w:r w:rsidRPr="00DA35AA">
              <w:t>AMP</w:t>
            </w:r>
            <w:r>
              <w:t>LOA2</w:t>
            </w:r>
            <w:r w:rsidR="00D52DB2">
              <w:t>05</w:t>
            </w:r>
            <w:r>
              <w:t xml:space="preserve"> </w:t>
            </w:r>
            <w:r w:rsidR="006B7A25" w:rsidRPr="00814EB0">
              <w:t>Bag carcase</w:t>
            </w:r>
          </w:p>
        </w:tc>
        <w:tc>
          <w:tcPr>
            <w:tcW w:w="2254" w:type="dxa"/>
          </w:tcPr>
          <w:p w14:paraId="30E795CC" w14:textId="705DC85B" w:rsidR="002B6FFD" w:rsidRDefault="00155186" w:rsidP="00B93720">
            <w:pPr>
              <w:pStyle w:val="SIText"/>
            </w:pPr>
            <w:r w:rsidRPr="00814EB0">
              <w:t xml:space="preserve">AMPA2113 </w:t>
            </w:r>
            <w:r w:rsidR="00FE2132" w:rsidRPr="00FE2132">
              <w:t>Bag carcase</w:t>
            </w:r>
          </w:p>
        </w:tc>
        <w:tc>
          <w:tcPr>
            <w:tcW w:w="2254" w:type="dxa"/>
          </w:tcPr>
          <w:p w14:paraId="5CD6C251" w14:textId="77777777" w:rsidR="00155186" w:rsidRDefault="00155186" w:rsidP="0015518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7CB4E93A" w14:textId="2BAD2977" w:rsidR="00201F7D" w:rsidRDefault="00201F7D" w:rsidP="0015518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28571FAB" w14:textId="23F9FC7A" w:rsidR="00201F7D" w:rsidRDefault="00201F7D" w:rsidP="0015518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35E99696" w14:textId="77777777" w:rsidR="00155186" w:rsidRDefault="00155186" w:rsidP="00155186">
            <w:pPr>
              <w:pStyle w:val="SIText"/>
              <w:rPr>
                <w:ins w:id="61" w:author="Jenni Oldfield" w:date="2025-11-12T11:25:00Z" w16du:dateUtc="2025-11-12T00:25:00Z"/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BB13759" w14:textId="5821B65D" w:rsidR="0052190D" w:rsidRPr="0083742E" w:rsidDel="00282885" w:rsidRDefault="0052190D" w:rsidP="00155186">
            <w:pPr>
              <w:pStyle w:val="SIText"/>
              <w:rPr>
                <w:del w:id="62" w:author="Lucinda O'Brien" w:date="2025-11-13T10:26:00Z" w16du:dateUtc="2025-11-12T23:26:00Z"/>
                <w:rStyle w:val="SITempText-Green"/>
                <w:color w:val="000000" w:themeColor="text1"/>
                <w:sz w:val="20"/>
              </w:rPr>
            </w:pPr>
            <w:ins w:id="63" w:author="Jenni Oldfield" w:date="2025-11-12T11:25:00Z" w16du:dateUtc="2025-11-12T00:25:00Z">
              <w:del w:id="64" w:author="Lucinda O'Brien" w:date="2025-11-13T10:26:00Z" w16du:dateUtc="2025-11-12T23:26:00Z">
                <w:r w:rsidDel="00282885">
                  <w:rPr>
                    <w:rStyle w:val="SITempText-Green"/>
                    <w:color w:val="000000" w:themeColor="text1"/>
                    <w:sz w:val="20"/>
                  </w:rPr>
                  <w:delText>Range of Conditions added</w:delText>
                </w:r>
              </w:del>
            </w:ins>
          </w:p>
          <w:p w14:paraId="5D42C751" w14:textId="77777777" w:rsidR="00155186" w:rsidRPr="0083742E" w:rsidRDefault="00155186" w:rsidP="0015518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008337D" w14:textId="77777777" w:rsidR="00282885" w:rsidRPr="0083742E" w:rsidRDefault="00282885" w:rsidP="00282885">
            <w:pPr>
              <w:pStyle w:val="SIText"/>
              <w:rPr>
                <w:ins w:id="65" w:author="Lucinda O'Brien" w:date="2025-11-13T10:26:00Z" w16du:dateUtc="2025-11-12T23:26:00Z"/>
                <w:rStyle w:val="SITempText-Green"/>
                <w:color w:val="000000" w:themeColor="text1"/>
                <w:sz w:val="20"/>
              </w:rPr>
            </w:pPr>
            <w:ins w:id="66" w:author="Lucinda O'Brien" w:date="2025-11-13T10:26:00Z" w16du:dateUtc="2025-11-12T23:26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25EE97CA" w14:textId="6665D47E" w:rsidR="005413B8" w:rsidRDefault="005413B8" w:rsidP="005413B8">
            <w:pPr>
              <w:rPr>
                <w:rStyle w:val="SITempText-Green"/>
                <w:color w:val="000000" w:themeColor="text1"/>
                <w:sz w:val="20"/>
              </w:rPr>
            </w:pPr>
            <w:r w:rsidRPr="005413B8">
              <w:rPr>
                <w:rStyle w:val="SITempText-Green"/>
                <w:color w:val="000000" w:themeColor="text1"/>
                <w:sz w:val="20"/>
              </w:rPr>
              <w:lastRenderedPageBreak/>
              <w:t>Assessment Requirements re</w:t>
            </w:r>
            <w:r w:rsidR="0038187B">
              <w:rPr>
                <w:rStyle w:val="SITempText-Green"/>
                <w:color w:val="000000" w:themeColor="text1"/>
                <w:sz w:val="20"/>
              </w:rPr>
              <w:t>-</w:t>
            </w:r>
            <w:r w:rsidRPr="005413B8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0D6CE90E" w14:textId="77777777" w:rsidR="005413B8" w:rsidRPr="005413B8" w:rsidRDefault="005413B8" w:rsidP="005413B8">
            <w:pPr>
              <w:rPr>
                <w:rStyle w:val="SITempText-Green"/>
                <w:color w:val="000000" w:themeColor="text1"/>
                <w:sz w:val="20"/>
              </w:rPr>
            </w:pPr>
          </w:p>
          <w:p w14:paraId="3F6A7233" w14:textId="189B8280" w:rsidR="002B6FFD" w:rsidRPr="00B93720" w:rsidRDefault="005413B8" w:rsidP="005413B8">
            <w:pPr>
              <w:rPr>
                <w:rStyle w:val="SITempText-Green"/>
              </w:rPr>
            </w:pPr>
            <w:r w:rsidRPr="005413B8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6AE8B7B0" w:rsidR="002941AB" w:rsidRDefault="0038187B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1ABE131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55186" w:rsidRPr="00DA35AA">
              <w:t>AMP</w:t>
            </w:r>
            <w:r w:rsidR="00155186">
              <w:t>LOA2</w:t>
            </w:r>
            <w:r w:rsidR="00D52DB2">
              <w:t>05</w:t>
            </w:r>
            <w:r w:rsidR="00155186">
              <w:t xml:space="preserve"> </w:t>
            </w:r>
            <w:r w:rsidR="006B7A25" w:rsidRPr="00814EB0">
              <w:t>Bag carcase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E75A1C1" w14:textId="77777777" w:rsidR="00155186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4ED5E2A4" w14:textId="7E79FABE" w:rsidR="00052C5C" w:rsidRDefault="00155186" w:rsidP="00052C5C">
            <w:pPr>
              <w:pStyle w:val="SIText"/>
            </w:pPr>
            <w:r w:rsidRPr="009B2D0A">
              <w:t>There must be evidence that the individual has</w:t>
            </w:r>
            <w:r>
              <w:t xml:space="preserve"> </w:t>
            </w:r>
            <w:r w:rsidR="006B7A25" w:rsidRPr="006B7A25">
              <w:t>bag</w:t>
            </w:r>
            <w:r>
              <w:t xml:space="preserve">ged </w:t>
            </w:r>
            <w:r w:rsidR="006B7A25" w:rsidRPr="006B7A25">
              <w:t>carcases in a chiller</w:t>
            </w:r>
            <w:r>
              <w:t>, following workplace requirements</w:t>
            </w:r>
            <w:r w:rsidR="001A005E">
              <w:t xml:space="preserve">, </w:t>
            </w:r>
            <w:r w:rsidR="00052C5C">
              <w:t xml:space="preserve">in a micro or larger meat processing premises. </w:t>
            </w:r>
          </w:p>
          <w:p w14:paraId="7E649DAB" w14:textId="0C34C8E6" w:rsidR="00052C5C" w:rsidRPr="003D723E" w:rsidDel="00D217BE" w:rsidRDefault="00052C5C" w:rsidP="00052C5C">
            <w:pPr>
              <w:pStyle w:val="SIText"/>
              <w:rPr>
                <w:del w:id="67" w:author="Jenni Oldfield" w:date="2025-11-12T11:25:00Z" w16du:dateUtc="2025-11-12T00:25:00Z"/>
                <w:b/>
                <w:bCs/>
              </w:rPr>
            </w:pPr>
            <w:del w:id="68" w:author="Jenni Oldfield" w:date="2025-11-12T11:25:00Z" w16du:dateUtc="2025-11-12T00:25:00Z">
              <w:r w:rsidDel="00D217BE">
                <w:rPr>
                  <w:b/>
                  <w:bCs/>
                </w:rPr>
                <w:delText>In m</w:delText>
              </w:r>
              <w:r w:rsidRPr="003D723E" w:rsidDel="00D217BE">
                <w:rPr>
                  <w:b/>
                  <w:bCs/>
                </w:rPr>
                <w:delText xml:space="preserve">icro </w:delText>
              </w:r>
              <w:r w:rsidDel="00D217BE">
                <w:rPr>
                  <w:b/>
                  <w:bCs/>
                </w:rPr>
                <w:delText>meat processing premises</w:delText>
              </w:r>
            </w:del>
          </w:p>
          <w:p w14:paraId="75019F21" w14:textId="2480350D" w:rsidR="00052C5C" w:rsidRPr="003D723E" w:rsidDel="00D217BE" w:rsidRDefault="00052C5C" w:rsidP="00052C5C">
            <w:pPr>
              <w:pStyle w:val="SIText"/>
              <w:rPr>
                <w:del w:id="69" w:author="Jenni Oldfield" w:date="2025-11-12T11:25:00Z" w16du:dateUtc="2025-11-12T00:25:00Z"/>
              </w:rPr>
            </w:pPr>
            <w:del w:id="70" w:author="Jenni Oldfield" w:date="2025-11-12T11:25:00Z" w16du:dateUtc="2025-11-12T00:25:00Z">
              <w:r w:rsidRPr="003D723E" w:rsidDel="00D217BE">
                <w:delText>For large stock</w:delText>
              </w:r>
              <w:r w:rsidDel="00D217BE">
                <w:delText>,</w:delText>
              </w:r>
              <w:r w:rsidRPr="003D723E" w:rsidDel="00D217BE">
                <w:delText xml:space="preserve"> </w:delText>
              </w:r>
              <w:r w:rsidDel="00D217BE">
                <w:delText>the</w:delText>
              </w:r>
              <w:r w:rsidRPr="003D723E" w:rsidDel="00D217BE">
                <w:delText xml:space="preserve"> assessor </w:delText>
              </w:r>
              <w:r w:rsidDel="00D217BE">
                <w:delText>must</w:delText>
              </w:r>
              <w:r w:rsidRPr="003D723E" w:rsidDel="00D217BE">
                <w:delText xml:space="preserve"> observe the </w:delText>
              </w:r>
              <w:r w:rsidDel="00D217BE">
                <w:delText>individual</w:delText>
              </w:r>
              <w:r w:rsidRPr="003D723E" w:rsidDel="00D217BE">
                <w:delText xml:space="preserve"> working on a minimum of </w:delText>
              </w:r>
              <w:r w:rsidR="00EE54A2" w:rsidDel="00D217BE">
                <w:delText>four</w:delText>
              </w:r>
              <w:r w:rsidRPr="003D723E" w:rsidDel="00D217BE">
                <w:delText xml:space="preserve"> carcase</w:delText>
              </w:r>
              <w:r w:rsidR="00287267" w:rsidDel="00D217BE">
                <w:delText xml:space="preserve"> sides or </w:delText>
              </w:r>
              <w:r w:rsidR="00EE54A2" w:rsidDel="00D217BE">
                <w:delText>eight</w:delText>
              </w:r>
              <w:r w:rsidR="00287267" w:rsidDel="00D217BE">
                <w:delText xml:space="preserve"> quarters</w:delText>
              </w:r>
              <w:r w:rsidR="0038187B" w:rsidDel="00D217BE">
                <w:delText>,</w:delText>
              </w:r>
              <w:r w:rsidDel="00D217BE">
                <w:delText xml:space="preserve"> </w:delText>
              </w:r>
              <w:r w:rsidRPr="003D723E" w:rsidDel="00D217BE">
                <w:delText>and for small stock</w:delText>
              </w:r>
              <w:r w:rsidDel="00D217BE">
                <w:delText>,</w:delText>
              </w:r>
              <w:r w:rsidRPr="003D723E" w:rsidDel="00D217BE">
                <w:delText xml:space="preserve"> a minimum of </w:delText>
              </w:r>
              <w:r w:rsidR="00EE54A2" w:rsidDel="00D217BE">
                <w:delText>six</w:delText>
              </w:r>
              <w:r w:rsidRPr="003D723E" w:rsidDel="00D217BE">
                <w:delText xml:space="preserve"> carcases</w:delText>
              </w:r>
              <w:r w:rsidDel="00D217BE">
                <w:delText>.</w:delText>
              </w:r>
              <w:r w:rsidRPr="003D723E" w:rsidDel="00D217BE">
                <w:delText xml:space="preserve"> </w:delText>
              </w:r>
              <w:r w:rsidDel="00D217BE">
                <w:delText>W</w:delText>
              </w:r>
              <w:r w:rsidRPr="003D723E" w:rsidDel="00D217BE">
                <w:delText>here more than one small stock species is being processed</w:delText>
              </w:r>
              <w:r w:rsidDel="00D217BE">
                <w:delText xml:space="preserve">, the assessor must observe the individual working on all species to </w:delText>
              </w:r>
              <w:r w:rsidRPr="003D723E" w:rsidDel="00D217BE">
                <w:delText xml:space="preserve">a total of </w:delText>
              </w:r>
              <w:r w:rsidR="00EE54A2" w:rsidDel="00D217BE">
                <w:delText>six</w:delText>
              </w:r>
              <w:r w:rsidRPr="003D723E" w:rsidDel="00D217BE">
                <w:delText xml:space="preserve"> carcases.</w:delText>
              </w:r>
            </w:del>
          </w:p>
          <w:p w14:paraId="5A42B87C" w14:textId="7128E40C" w:rsidR="00052C5C" w:rsidRPr="003D723E" w:rsidDel="00D217BE" w:rsidRDefault="00052C5C" w:rsidP="00052C5C">
            <w:pPr>
              <w:pStyle w:val="SIText"/>
              <w:rPr>
                <w:del w:id="71" w:author="Jenni Oldfield" w:date="2025-11-12T11:25:00Z" w16du:dateUtc="2025-11-12T00:25:00Z"/>
              </w:rPr>
            </w:pPr>
            <w:del w:id="72" w:author="Jenni Oldfield" w:date="2025-11-12T11:25:00Z" w16du:dateUtc="2025-11-12T00:25:00Z">
              <w:r w:rsidDel="00D217BE">
                <w:delText>There must also be</w:delText>
              </w:r>
              <w:r w:rsidRPr="003D723E" w:rsidDel="00D217BE">
                <w:delText xml:space="preserve"> evidence that the </w:delText>
              </w:r>
              <w:r w:rsidDel="00D217BE">
                <w:delText>individual</w:delText>
              </w:r>
              <w:r w:rsidRPr="003D723E" w:rsidDel="00D217BE">
                <w:delText xml:space="preserve"> has completed </w:delText>
              </w:r>
              <w:r w:rsidR="00EE54A2" w:rsidDel="00D217BE">
                <w:delText>two</w:delText>
              </w:r>
              <w:r w:rsidRPr="003D723E" w:rsidDel="00D217BE">
                <w:delText xml:space="preserve"> shifts </w:delText>
              </w:r>
              <w:r w:rsidDel="00D217BE">
                <w:delText>on the job,</w:delText>
              </w:r>
              <w:r w:rsidRPr="003D723E" w:rsidDel="00D217BE">
                <w:delText xml:space="preserve"> fulfilling workplace requirements (these shifts may include normal rotations into and out of the relevant </w:delText>
              </w:r>
              <w:r w:rsidDel="00D217BE">
                <w:delText>work task</w:delText>
              </w:r>
              <w:r w:rsidRPr="003D723E" w:rsidDel="00D217BE">
                <w:delText>).</w:delText>
              </w:r>
            </w:del>
          </w:p>
          <w:p w14:paraId="4CAC64DB" w14:textId="60DBFDC2" w:rsidR="00052C5C" w:rsidRPr="003D723E" w:rsidDel="00D217BE" w:rsidRDefault="00052C5C" w:rsidP="00052C5C">
            <w:pPr>
              <w:pStyle w:val="SIText"/>
              <w:rPr>
                <w:del w:id="73" w:author="Jenni Oldfield" w:date="2025-11-12T11:25:00Z" w16du:dateUtc="2025-11-12T00:25:00Z"/>
                <w:b/>
                <w:bCs/>
              </w:rPr>
            </w:pPr>
            <w:del w:id="74" w:author="Jenni Oldfield" w:date="2025-11-12T11:25:00Z" w16du:dateUtc="2025-11-12T00:25:00Z">
              <w:r w:rsidDel="00D217BE">
                <w:rPr>
                  <w:b/>
                  <w:bCs/>
                </w:rPr>
                <w:delText>In l</w:delText>
              </w:r>
              <w:r w:rsidRPr="003D723E" w:rsidDel="00D217BE">
                <w:rPr>
                  <w:b/>
                  <w:bCs/>
                </w:rPr>
                <w:delText xml:space="preserve">arger </w:delText>
              </w:r>
              <w:r w:rsidDel="00D217BE">
                <w:rPr>
                  <w:b/>
                  <w:bCs/>
                </w:rPr>
                <w:delText>meat processing premises</w:delText>
              </w:r>
            </w:del>
          </w:p>
          <w:p w14:paraId="0CA61069" w14:textId="690FDE3A" w:rsidR="00052C5C" w:rsidRPr="003D723E" w:rsidDel="00D217BE" w:rsidRDefault="00052C5C" w:rsidP="00052C5C">
            <w:pPr>
              <w:pStyle w:val="SIText"/>
              <w:rPr>
                <w:del w:id="75" w:author="Jenni Oldfield" w:date="2025-11-12T11:25:00Z" w16du:dateUtc="2025-11-12T00:25:00Z"/>
              </w:rPr>
            </w:pPr>
            <w:del w:id="76" w:author="Jenni Oldfield" w:date="2025-11-12T11:25:00Z" w16du:dateUtc="2025-11-12T00:25:00Z">
              <w:r w:rsidRPr="003D723E" w:rsidDel="00D217BE">
                <w:delText>For large stock</w:delText>
              </w:r>
              <w:r w:rsidR="0038187B" w:rsidDel="00D217BE">
                <w:delText>,</w:delText>
              </w:r>
              <w:r w:rsidRPr="003D723E" w:rsidDel="00D217BE">
                <w:delText xml:space="preserve"> </w:delText>
              </w:r>
              <w:r w:rsidDel="00D217BE">
                <w:delText>the</w:delText>
              </w:r>
              <w:r w:rsidRPr="003D723E" w:rsidDel="00D217BE">
                <w:delText xml:space="preserve"> assessor </w:delText>
              </w:r>
              <w:r w:rsidDel="00D217BE">
                <w:delText>must</w:delText>
              </w:r>
              <w:r w:rsidRPr="003D723E" w:rsidDel="00D217BE">
                <w:delText xml:space="preserve"> observe the </w:delText>
              </w:r>
              <w:r w:rsidDel="00D217BE">
                <w:delText>individual</w:delText>
              </w:r>
              <w:r w:rsidRPr="003D723E" w:rsidDel="00D217BE">
                <w:delText xml:space="preserve"> working on a minimum of </w:delText>
              </w:r>
              <w:r w:rsidR="00EE54A2" w:rsidDel="00D217BE">
                <w:delText>four</w:delText>
              </w:r>
              <w:r w:rsidDel="00D217BE">
                <w:delText xml:space="preserve"> </w:delText>
              </w:r>
              <w:r w:rsidR="00287267" w:rsidDel="00D217BE">
                <w:delText>carcases</w:delText>
              </w:r>
              <w:r w:rsidRPr="003D723E" w:rsidDel="00D217BE">
                <w:delText xml:space="preserve"> or </w:delText>
              </w:r>
              <w:r w:rsidDel="00D217BE">
                <w:delText xml:space="preserve">for </w:delText>
              </w:r>
              <w:r w:rsidRPr="003D723E" w:rsidDel="00D217BE">
                <w:delText>15</w:delText>
              </w:r>
              <w:r w:rsidDel="00D217BE">
                <w:delText xml:space="preserve"> </w:delText>
              </w:r>
              <w:r w:rsidRPr="003D723E" w:rsidDel="00D217BE">
                <w:delText>min</w:delText>
              </w:r>
              <w:r w:rsidDel="00D217BE">
                <w:delText>utes,</w:delText>
              </w:r>
              <w:r w:rsidRPr="003D723E" w:rsidDel="00D217BE">
                <w:delText xml:space="preserve"> whichever comes first.</w:delText>
              </w:r>
            </w:del>
          </w:p>
          <w:p w14:paraId="59D0405E" w14:textId="10C28AE7" w:rsidR="00052C5C" w:rsidRPr="003D723E" w:rsidDel="00D217BE" w:rsidRDefault="00052C5C" w:rsidP="00052C5C">
            <w:pPr>
              <w:pStyle w:val="SIText"/>
              <w:rPr>
                <w:del w:id="77" w:author="Jenni Oldfield" w:date="2025-11-12T11:25:00Z" w16du:dateUtc="2025-11-12T00:25:00Z"/>
              </w:rPr>
            </w:pPr>
            <w:del w:id="78" w:author="Jenni Oldfield" w:date="2025-11-12T11:25:00Z" w16du:dateUtc="2025-11-12T00:25:00Z">
              <w:r w:rsidRPr="003D723E" w:rsidDel="00D217BE">
                <w:delText>For small stock</w:delText>
              </w:r>
              <w:r w:rsidR="0038187B" w:rsidDel="00D217BE">
                <w:delText>,</w:delText>
              </w:r>
              <w:r w:rsidRPr="003D723E" w:rsidDel="00D217BE">
                <w:delText xml:space="preserve"> </w:delText>
              </w:r>
              <w:r w:rsidDel="00D217BE">
                <w:delText>the</w:delText>
              </w:r>
              <w:r w:rsidRPr="003D723E" w:rsidDel="00D217BE">
                <w:delText xml:space="preserve"> assessor </w:delText>
              </w:r>
              <w:r w:rsidDel="00D217BE">
                <w:delText>must</w:delText>
              </w:r>
              <w:r w:rsidRPr="003D723E" w:rsidDel="00D217BE">
                <w:delText xml:space="preserve"> observe the </w:delText>
              </w:r>
              <w:r w:rsidDel="00D217BE">
                <w:delText>individual</w:delText>
              </w:r>
              <w:r w:rsidRPr="003D723E" w:rsidDel="00D217BE">
                <w:delText xml:space="preserve"> working on a minimum of </w:delText>
              </w:r>
              <w:r w:rsidDel="00D217BE">
                <w:delText>20</w:delText>
              </w:r>
              <w:r w:rsidRPr="003D723E" w:rsidDel="00D217BE">
                <w:delText xml:space="preserve"> carcases or </w:delText>
              </w:r>
              <w:r w:rsidDel="00D217BE">
                <w:delText xml:space="preserve">for </w:delText>
              </w:r>
              <w:r w:rsidRPr="003D723E" w:rsidDel="00D217BE">
                <w:delText>15 minutes</w:delText>
              </w:r>
              <w:r w:rsidDel="00D217BE">
                <w:delText>,</w:delText>
              </w:r>
              <w:r w:rsidRPr="003D723E" w:rsidDel="00D217BE">
                <w:delText xml:space="preserve"> whichever comes first.</w:delText>
              </w:r>
            </w:del>
          </w:p>
          <w:p w14:paraId="25424724" w14:textId="18790F35" w:rsidR="00052C5C" w:rsidRDefault="00052C5C" w:rsidP="00052C5C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EE54A2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31B548B" w14:textId="77777777" w:rsidR="00052C5C" w:rsidRPr="003F449E" w:rsidRDefault="00052C5C" w:rsidP="00052C5C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E9DF536" w:rsidR="00052C5C" w:rsidRDefault="00052C5C" w:rsidP="00DC1564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DB5D5B2" w14:textId="28954229" w:rsidR="00155186" w:rsidRDefault="000B1B74" w:rsidP="000B1B74">
            <w:pPr>
              <w:pStyle w:val="SIBulletList1"/>
            </w:pPr>
            <w:r>
              <w:t>workplace requirements for bagging carcases</w:t>
            </w:r>
            <w:r w:rsidR="003D6236">
              <w:t xml:space="preserve"> </w:t>
            </w:r>
            <w:r w:rsidR="00155186">
              <w:t>for different markets and customers</w:t>
            </w:r>
          </w:p>
          <w:p w14:paraId="6BC02169" w14:textId="527C82E1" w:rsidR="0080662D" w:rsidRDefault="0080662D" w:rsidP="0080662D">
            <w:pPr>
              <w:pStyle w:val="SIBulletList1"/>
            </w:pPr>
            <w:r>
              <w:t>labelling requirements for different markets and customers</w:t>
            </w:r>
          </w:p>
          <w:p w14:paraId="16841733" w14:textId="26F9CB01" w:rsidR="00155186" w:rsidRDefault="00155186" w:rsidP="00155186">
            <w:pPr>
              <w:pStyle w:val="SIBulletList1"/>
            </w:pPr>
            <w:r>
              <w:t xml:space="preserve">workplace health and safety hazards encountered with working in chillers, and how the associated risks are managed </w:t>
            </w:r>
          </w:p>
          <w:p w14:paraId="7FDD21C7" w14:textId="72E8361E" w:rsidR="00B1079D" w:rsidRDefault="00B1079D" w:rsidP="00B1079D">
            <w:pPr>
              <w:pStyle w:val="SIBulletList1"/>
            </w:pPr>
            <w:r>
              <w:t>reasons why carcases are kept separated in chiller</w:t>
            </w:r>
          </w:p>
          <w:p w14:paraId="2CCDFD46" w14:textId="4209D021" w:rsidR="004D6F12" w:rsidRDefault="0080662D" w:rsidP="000B1B74">
            <w:pPr>
              <w:pStyle w:val="SIBulletList1"/>
            </w:pPr>
            <w:r>
              <w:t>potential sources of contamination</w:t>
            </w:r>
            <w:r w:rsidR="0038187B">
              <w:t>,</w:t>
            </w:r>
            <w:r>
              <w:t xml:space="preserve"> and control methods to minimise contamination</w:t>
            </w:r>
            <w:r w:rsidR="000B1B74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7D49158" w14:textId="77777777" w:rsidR="00155186" w:rsidRDefault="00155186" w:rsidP="00155186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0D8A50D" w14:textId="77777777" w:rsidR="00155186" w:rsidRPr="00095527" w:rsidRDefault="00155186" w:rsidP="00155186">
            <w:pPr>
              <w:pStyle w:val="SIBulletList1"/>
            </w:pPr>
            <w:r w:rsidRPr="00095527">
              <w:t>physical conditions:</w:t>
            </w:r>
          </w:p>
          <w:p w14:paraId="2240B386" w14:textId="7CDBCFAC" w:rsidR="00155186" w:rsidRPr="006F775B" w:rsidRDefault="00155186" w:rsidP="00155186">
            <w:pPr>
              <w:pStyle w:val="SIBulletList2"/>
              <w:rPr>
                <w:i/>
                <w:iCs/>
              </w:rPr>
            </w:pPr>
            <w:r w:rsidRPr="006F775B">
              <w:rPr>
                <w:i/>
                <w:iCs/>
              </w:rPr>
              <w:t xml:space="preserve">skills must be demonstrated in a meat processing </w:t>
            </w:r>
            <w:r w:rsidR="00431512" w:rsidRPr="006F775B">
              <w:rPr>
                <w:i/>
                <w:iCs/>
              </w:rPr>
              <w:t xml:space="preserve">premises </w:t>
            </w:r>
            <w:r w:rsidRPr="006F775B">
              <w:rPr>
                <w:i/>
                <w:iCs/>
              </w:rPr>
              <w:t xml:space="preserve">at </w:t>
            </w:r>
            <w:r w:rsidR="00EF06C8" w:rsidRPr="006F775B">
              <w:rPr>
                <w:i/>
                <w:iCs/>
              </w:rPr>
              <w:t xml:space="preserve">workplace </w:t>
            </w:r>
            <w:r w:rsidR="0038187B">
              <w:rPr>
                <w:i/>
                <w:iCs/>
              </w:rPr>
              <w:t>production</w:t>
            </w:r>
            <w:r w:rsidR="0038187B" w:rsidRPr="006F775B">
              <w:rPr>
                <w:i/>
                <w:iCs/>
              </w:rPr>
              <w:t xml:space="preserve"> </w:t>
            </w:r>
            <w:r w:rsidRPr="006F775B">
              <w:rPr>
                <w:i/>
                <w:iCs/>
              </w:rPr>
              <w:t xml:space="preserve">speed </w:t>
            </w:r>
          </w:p>
          <w:p w14:paraId="2733E051" w14:textId="77777777" w:rsidR="00155186" w:rsidRPr="00095527" w:rsidRDefault="00155186" w:rsidP="00155186">
            <w:pPr>
              <w:pStyle w:val="SIBulletList1"/>
            </w:pPr>
            <w:r w:rsidRPr="00095527">
              <w:t>resources, equipment and materials:</w:t>
            </w:r>
          </w:p>
          <w:p w14:paraId="0C314597" w14:textId="754D32F9" w:rsidR="00155186" w:rsidRPr="006F775B" w:rsidRDefault="00155186" w:rsidP="00155186">
            <w:pPr>
              <w:pStyle w:val="SIBulletList2"/>
              <w:rPr>
                <w:i/>
                <w:iCs/>
              </w:rPr>
            </w:pPr>
            <w:r w:rsidRPr="006F775B">
              <w:rPr>
                <w:i/>
                <w:iCs/>
              </w:rPr>
              <w:t>personal protective equipment</w:t>
            </w:r>
          </w:p>
          <w:p w14:paraId="5947743E" w14:textId="65BF4356" w:rsidR="00155186" w:rsidRPr="006F775B" w:rsidRDefault="00155186" w:rsidP="00155186">
            <w:pPr>
              <w:pStyle w:val="SIBulletList2"/>
              <w:rPr>
                <w:i/>
                <w:iCs/>
              </w:rPr>
            </w:pPr>
            <w:r w:rsidRPr="006F775B">
              <w:rPr>
                <w:i/>
                <w:iCs/>
              </w:rPr>
              <w:t>carcases</w:t>
            </w:r>
          </w:p>
          <w:p w14:paraId="254345D1" w14:textId="229CFFF7" w:rsidR="00155186" w:rsidRPr="006F775B" w:rsidRDefault="00155186" w:rsidP="00155186">
            <w:pPr>
              <w:pStyle w:val="SIBulletList2"/>
              <w:rPr>
                <w:i/>
                <w:iCs/>
              </w:rPr>
            </w:pPr>
            <w:r w:rsidRPr="006F775B">
              <w:rPr>
                <w:i/>
                <w:iCs/>
              </w:rPr>
              <w:t>meat stamps, bags and associated consumables</w:t>
            </w:r>
          </w:p>
          <w:p w14:paraId="20DA2DDB" w14:textId="77777777" w:rsidR="00155186" w:rsidRPr="00095527" w:rsidRDefault="00155186" w:rsidP="00155186">
            <w:pPr>
              <w:pStyle w:val="SIBulletList1"/>
            </w:pPr>
            <w:r w:rsidRPr="00095527">
              <w:t>specifications:</w:t>
            </w:r>
          </w:p>
          <w:p w14:paraId="0E2D080C" w14:textId="2DA96F92" w:rsidR="00201F7D" w:rsidRPr="006F775B" w:rsidRDefault="00155186" w:rsidP="00155186">
            <w:pPr>
              <w:pStyle w:val="SIBulletList2"/>
              <w:rPr>
                <w:i/>
                <w:iCs/>
              </w:rPr>
            </w:pPr>
            <w:r w:rsidRPr="006F775B">
              <w:rPr>
                <w:i/>
                <w:iCs/>
              </w:rPr>
              <w:t>task-related documents</w:t>
            </w:r>
          </w:p>
          <w:p w14:paraId="1EC03DFE" w14:textId="582A0A48" w:rsidR="00201F7D" w:rsidRDefault="00EF06C8" w:rsidP="00DC1564">
            <w:pPr>
              <w:pStyle w:val="SIBulletList1"/>
            </w:pPr>
            <w:r>
              <w:t>personnel</w:t>
            </w:r>
            <w:r w:rsidR="00201F7D">
              <w:t>:</w:t>
            </w:r>
          </w:p>
          <w:p w14:paraId="6D1DF69C" w14:textId="62FB3AC9" w:rsidR="00155186" w:rsidRPr="006F775B" w:rsidRDefault="00DB0038" w:rsidP="00155186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FA49D6" w:rsidRPr="006F775B">
              <w:rPr>
                <w:i/>
                <w:iCs/>
              </w:rPr>
              <w:t>workplace supervisor or mentor</w:t>
            </w:r>
            <w:r w:rsidR="00155186" w:rsidRPr="006F775B">
              <w:rPr>
                <w:i/>
                <w:iCs/>
              </w:rPr>
              <w:t>.</w:t>
            </w:r>
          </w:p>
          <w:p w14:paraId="318AA686" w14:textId="77777777" w:rsidR="00155186" w:rsidRDefault="00155186" w:rsidP="00155186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0CCCB1BD" w14:textId="77777777" w:rsidR="00CD3DE8" w:rsidRDefault="00155186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17DAB6A" w14:textId="77777777" w:rsidR="00052C5C" w:rsidRPr="002169F5" w:rsidRDefault="00052C5C" w:rsidP="00052C5C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232462F" w:rsidR="00052C5C" w:rsidRDefault="00052C5C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17BAF9B1" w:rsidR="00CD3DE8" w:rsidRDefault="0038187B" w:rsidP="00456AA0">
            <w:pPr>
              <w:pStyle w:val="SIText"/>
            </w:pPr>
            <w:r w:rsidRPr="00201702">
              <w:lastRenderedPageBreak/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628B5" w14:textId="77777777" w:rsidR="003D5CF8" w:rsidRDefault="003D5CF8" w:rsidP="00A31F58">
      <w:pPr>
        <w:spacing w:after="0" w:line="240" w:lineRule="auto"/>
      </w:pPr>
      <w:r>
        <w:separator/>
      </w:r>
    </w:p>
  </w:endnote>
  <w:endnote w:type="continuationSeparator" w:id="0">
    <w:p w14:paraId="5D368CD6" w14:textId="77777777" w:rsidR="003D5CF8" w:rsidRDefault="003D5CF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BF58C" w14:textId="77777777" w:rsidR="003D5CF8" w:rsidRDefault="003D5CF8" w:rsidP="00A31F58">
      <w:pPr>
        <w:spacing w:after="0" w:line="240" w:lineRule="auto"/>
      </w:pPr>
      <w:r>
        <w:separator/>
      </w:r>
    </w:p>
  </w:footnote>
  <w:footnote w:type="continuationSeparator" w:id="0">
    <w:p w14:paraId="5FF62D2F" w14:textId="77777777" w:rsidR="003D5CF8" w:rsidRDefault="003D5CF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5A3C0614" w:rsidR="002036DD" w:rsidRDefault="00282885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155186" w:rsidRPr="00DA35AA">
          <w:t>AMP</w:t>
        </w:r>
        <w:r w:rsidR="00155186">
          <w:t>LOA2</w:t>
        </w:r>
        <w:r w:rsidR="00D52DB2">
          <w:t>05</w:t>
        </w:r>
        <w:r w:rsidR="00155186">
          <w:t xml:space="preserve"> </w:t>
        </w:r>
        <w:r w:rsidR="00814EB0" w:rsidRPr="00814EB0">
          <w:t>Bag carcase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45B9"/>
    <w:rsid w:val="00025A19"/>
    <w:rsid w:val="00034662"/>
    <w:rsid w:val="00034AD5"/>
    <w:rsid w:val="00052C5C"/>
    <w:rsid w:val="000547A1"/>
    <w:rsid w:val="0006755A"/>
    <w:rsid w:val="00072A3C"/>
    <w:rsid w:val="00077476"/>
    <w:rsid w:val="000A3C05"/>
    <w:rsid w:val="000B1B74"/>
    <w:rsid w:val="000B7E11"/>
    <w:rsid w:val="000C2D63"/>
    <w:rsid w:val="000C695D"/>
    <w:rsid w:val="000D2541"/>
    <w:rsid w:val="000D7106"/>
    <w:rsid w:val="000F2F2F"/>
    <w:rsid w:val="001229A8"/>
    <w:rsid w:val="00126186"/>
    <w:rsid w:val="00130380"/>
    <w:rsid w:val="00145CA6"/>
    <w:rsid w:val="00155186"/>
    <w:rsid w:val="00160514"/>
    <w:rsid w:val="00165A1B"/>
    <w:rsid w:val="00181EB8"/>
    <w:rsid w:val="0018209D"/>
    <w:rsid w:val="0018245B"/>
    <w:rsid w:val="00191B2B"/>
    <w:rsid w:val="001A005E"/>
    <w:rsid w:val="001B320C"/>
    <w:rsid w:val="001D04FC"/>
    <w:rsid w:val="001F15A4"/>
    <w:rsid w:val="00201F7D"/>
    <w:rsid w:val="002036DD"/>
    <w:rsid w:val="002269B6"/>
    <w:rsid w:val="00241F8D"/>
    <w:rsid w:val="00243D66"/>
    <w:rsid w:val="00245AF9"/>
    <w:rsid w:val="00252B64"/>
    <w:rsid w:val="002536CE"/>
    <w:rsid w:val="00275B06"/>
    <w:rsid w:val="002761E5"/>
    <w:rsid w:val="00282885"/>
    <w:rsid w:val="00287267"/>
    <w:rsid w:val="00292AC7"/>
    <w:rsid w:val="002941AB"/>
    <w:rsid w:val="002A4AF9"/>
    <w:rsid w:val="002B2D86"/>
    <w:rsid w:val="002B6FFD"/>
    <w:rsid w:val="002B779C"/>
    <w:rsid w:val="002C51A2"/>
    <w:rsid w:val="002D45DD"/>
    <w:rsid w:val="002D785C"/>
    <w:rsid w:val="00303F8C"/>
    <w:rsid w:val="00320155"/>
    <w:rsid w:val="00323906"/>
    <w:rsid w:val="0032605C"/>
    <w:rsid w:val="00354BED"/>
    <w:rsid w:val="003556ED"/>
    <w:rsid w:val="00357C5E"/>
    <w:rsid w:val="00370A20"/>
    <w:rsid w:val="00372147"/>
    <w:rsid w:val="0038187B"/>
    <w:rsid w:val="003A3607"/>
    <w:rsid w:val="003A599B"/>
    <w:rsid w:val="003C2946"/>
    <w:rsid w:val="003D5CF8"/>
    <w:rsid w:val="003D6236"/>
    <w:rsid w:val="003E7009"/>
    <w:rsid w:val="003F426B"/>
    <w:rsid w:val="004011B0"/>
    <w:rsid w:val="0041197D"/>
    <w:rsid w:val="00422906"/>
    <w:rsid w:val="00427903"/>
    <w:rsid w:val="00431512"/>
    <w:rsid w:val="00436CCB"/>
    <w:rsid w:val="00442C66"/>
    <w:rsid w:val="0044538D"/>
    <w:rsid w:val="004462E1"/>
    <w:rsid w:val="004523C2"/>
    <w:rsid w:val="00456AA0"/>
    <w:rsid w:val="00460E5D"/>
    <w:rsid w:val="00473049"/>
    <w:rsid w:val="00477395"/>
    <w:rsid w:val="004926D5"/>
    <w:rsid w:val="004961F9"/>
    <w:rsid w:val="004A05F4"/>
    <w:rsid w:val="004A3342"/>
    <w:rsid w:val="004A556E"/>
    <w:rsid w:val="004C6933"/>
    <w:rsid w:val="004C71D8"/>
    <w:rsid w:val="004D6F12"/>
    <w:rsid w:val="004D7A23"/>
    <w:rsid w:val="004E35E4"/>
    <w:rsid w:val="004F1592"/>
    <w:rsid w:val="004F166C"/>
    <w:rsid w:val="0050429B"/>
    <w:rsid w:val="00504903"/>
    <w:rsid w:val="00505D58"/>
    <w:rsid w:val="00517713"/>
    <w:rsid w:val="0052190D"/>
    <w:rsid w:val="0053164A"/>
    <w:rsid w:val="005366D2"/>
    <w:rsid w:val="005413B8"/>
    <w:rsid w:val="00551887"/>
    <w:rsid w:val="00565971"/>
    <w:rsid w:val="00574B57"/>
    <w:rsid w:val="00584F93"/>
    <w:rsid w:val="00597A8B"/>
    <w:rsid w:val="005E7C5F"/>
    <w:rsid w:val="00600188"/>
    <w:rsid w:val="00604B66"/>
    <w:rsid w:val="006163E3"/>
    <w:rsid w:val="00617041"/>
    <w:rsid w:val="00643F13"/>
    <w:rsid w:val="006474E2"/>
    <w:rsid w:val="00654022"/>
    <w:rsid w:val="00663B83"/>
    <w:rsid w:val="006A4CBD"/>
    <w:rsid w:val="006B7A25"/>
    <w:rsid w:val="006E1826"/>
    <w:rsid w:val="006F6C94"/>
    <w:rsid w:val="006F775B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0662D"/>
    <w:rsid w:val="00814EB0"/>
    <w:rsid w:val="00831440"/>
    <w:rsid w:val="00833178"/>
    <w:rsid w:val="00834C3B"/>
    <w:rsid w:val="00847A1F"/>
    <w:rsid w:val="00861368"/>
    <w:rsid w:val="008705E6"/>
    <w:rsid w:val="00874912"/>
    <w:rsid w:val="0087766E"/>
    <w:rsid w:val="00881257"/>
    <w:rsid w:val="0088683C"/>
    <w:rsid w:val="008A0DAE"/>
    <w:rsid w:val="008C39A6"/>
    <w:rsid w:val="008D12BE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A7037"/>
    <w:rsid w:val="009B2D0A"/>
    <w:rsid w:val="009B3F2C"/>
    <w:rsid w:val="009C0027"/>
    <w:rsid w:val="009F1C1D"/>
    <w:rsid w:val="00A173C7"/>
    <w:rsid w:val="00A2515C"/>
    <w:rsid w:val="00A31F58"/>
    <w:rsid w:val="00A621F8"/>
    <w:rsid w:val="00A6352D"/>
    <w:rsid w:val="00A711F2"/>
    <w:rsid w:val="00A74884"/>
    <w:rsid w:val="00A84830"/>
    <w:rsid w:val="00A92253"/>
    <w:rsid w:val="00A965FD"/>
    <w:rsid w:val="00AA0163"/>
    <w:rsid w:val="00AC3944"/>
    <w:rsid w:val="00AC5D45"/>
    <w:rsid w:val="00AD3EFF"/>
    <w:rsid w:val="00AD7965"/>
    <w:rsid w:val="00AE4A97"/>
    <w:rsid w:val="00AF1960"/>
    <w:rsid w:val="00AF6FF0"/>
    <w:rsid w:val="00B1079D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D170B"/>
    <w:rsid w:val="00BE46B2"/>
    <w:rsid w:val="00BE6877"/>
    <w:rsid w:val="00C07989"/>
    <w:rsid w:val="00C12347"/>
    <w:rsid w:val="00C23A82"/>
    <w:rsid w:val="00C43F3C"/>
    <w:rsid w:val="00C465B3"/>
    <w:rsid w:val="00C63F9B"/>
    <w:rsid w:val="00C65106"/>
    <w:rsid w:val="00C76692"/>
    <w:rsid w:val="00C82486"/>
    <w:rsid w:val="00C960E6"/>
    <w:rsid w:val="00CB334A"/>
    <w:rsid w:val="00CB37E5"/>
    <w:rsid w:val="00CB5B72"/>
    <w:rsid w:val="00CC037A"/>
    <w:rsid w:val="00CD2975"/>
    <w:rsid w:val="00CD3DE8"/>
    <w:rsid w:val="00CE6439"/>
    <w:rsid w:val="00CF29BC"/>
    <w:rsid w:val="00D217BE"/>
    <w:rsid w:val="00D377E0"/>
    <w:rsid w:val="00D43A13"/>
    <w:rsid w:val="00D52DB2"/>
    <w:rsid w:val="00D65E4C"/>
    <w:rsid w:val="00D841E3"/>
    <w:rsid w:val="00D91902"/>
    <w:rsid w:val="00D9385D"/>
    <w:rsid w:val="00DA13E4"/>
    <w:rsid w:val="00DA35AA"/>
    <w:rsid w:val="00DB0038"/>
    <w:rsid w:val="00DB1384"/>
    <w:rsid w:val="00DC1564"/>
    <w:rsid w:val="00DD620C"/>
    <w:rsid w:val="00DE111E"/>
    <w:rsid w:val="00E12424"/>
    <w:rsid w:val="00E138E9"/>
    <w:rsid w:val="00E14404"/>
    <w:rsid w:val="00E36656"/>
    <w:rsid w:val="00E37DEC"/>
    <w:rsid w:val="00E4130D"/>
    <w:rsid w:val="00E45010"/>
    <w:rsid w:val="00E47868"/>
    <w:rsid w:val="00E50FA5"/>
    <w:rsid w:val="00E54B60"/>
    <w:rsid w:val="00E5576D"/>
    <w:rsid w:val="00E76579"/>
    <w:rsid w:val="00E835BA"/>
    <w:rsid w:val="00EB429F"/>
    <w:rsid w:val="00EB7BD5"/>
    <w:rsid w:val="00ED1034"/>
    <w:rsid w:val="00EE539E"/>
    <w:rsid w:val="00EE54A2"/>
    <w:rsid w:val="00EF06C8"/>
    <w:rsid w:val="00EF38D5"/>
    <w:rsid w:val="00F1749F"/>
    <w:rsid w:val="00F35219"/>
    <w:rsid w:val="00F3546E"/>
    <w:rsid w:val="00F357E1"/>
    <w:rsid w:val="00F4120A"/>
    <w:rsid w:val="00F4670D"/>
    <w:rsid w:val="00F571D8"/>
    <w:rsid w:val="00F647A0"/>
    <w:rsid w:val="00F71ABC"/>
    <w:rsid w:val="00F900CF"/>
    <w:rsid w:val="00FA49D6"/>
    <w:rsid w:val="00FB42CD"/>
    <w:rsid w:val="00FC588C"/>
    <w:rsid w:val="00FD4E84"/>
    <w:rsid w:val="00FE2132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55186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052C5C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052C5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52C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DACE41-67D7-4987-AB4A-0D405A7764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0D7C96-4193-43A2-88F2-053ACB4F1C9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8F95481F-E028-4E9E-876B-8AE87E1AE4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988</Words>
  <Characters>6344</Characters>
  <Application>Microsoft Office Word</Application>
  <DocSecurity>0</DocSecurity>
  <Lines>204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37</cp:revision>
  <dcterms:created xsi:type="dcterms:W3CDTF">2023-11-17T02:37:00Z</dcterms:created>
  <dcterms:modified xsi:type="dcterms:W3CDTF">2025-11-12T23:26:00Z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9400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